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E7" w:rsidRDefault="007976E7" w:rsidP="007976E7">
      <w:r>
        <w:rPr>
          <w:rFonts w:ascii="Times New Roman" w:hAnsi="Times New Roman" w:cs="Times New Roman"/>
          <w:sz w:val="24"/>
          <w:szCs w:val="24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26" type="#_x0000_t170" style="position:absolute;left:0;text-align:left;margin-left:111.15pt;margin-top:-33.2pt;width:207pt;height:39pt;z-index:251658240" adj="2158" fillcolor="#520402" strokecolor="black [3213]" strokeweight="1pt">
            <v:fill color2="#c0504d [3205]" focus="100%" type="gradient"/>
            <v:shadow on="t" type="perspective" color="#875b0d" opacity="45875f" origin=",.5" matrix=",,,.5,,-4768371582e-16"/>
            <v:textpath style="font-family:&quot;Arial Black&quot;;v-text-kern:t" trim="t" fitpath="t" string="التحصيلي"/>
          </v:shape>
        </w:pict>
      </w:r>
    </w:p>
    <w:p w:rsidR="007976E7" w:rsidRDefault="007976E7" w:rsidP="007976E7">
      <w:pPr>
        <w:rPr>
          <w:rtl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4.85pt;margin-top:2.9pt;width:402pt;height:36pt;z-index:251658240" fillcolor="#fc9">
            <v:fill r:id="rId4" o:title="بردي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font-weight:bold;v-text-kern:t" trim="t" fitpath="t" string="الباب 1     مدخل إلى علم الفيزياء "/>
          </v:shape>
        </w:pict>
      </w:r>
    </w:p>
    <w:p w:rsidR="007976E7" w:rsidRDefault="007976E7" w:rsidP="007976E7">
      <w:pPr>
        <w:rPr>
          <w:sz w:val="16"/>
          <w:szCs w:val="16"/>
          <w:rtl/>
        </w:rPr>
      </w:pPr>
      <w:r>
        <w:rPr>
          <w:rtl/>
        </w:rPr>
        <w:t xml:space="preserve">           </w:t>
      </w:r>
    </w:p>
    <w:p w:rsidR="007976E7" w:rsidRDefault="007976E7" w:rsidP="007976E7">
      <w:pPr>
        <w:ind w:left="-1054" w:right="-1080"/>
        <w:rPr>
          <w:b/>
          <w:bCs/>
          <w:sz w:val="28"/>
          <w:szCs w:val="28"/>
          <w:rtl/>
        </w:rPr>
      </w:pPr>
      <w:r>
        <w:rPr>
          <w:sz w:val="16"/>
          <w:szCs w:val="16"/>
          <w:rtl/>
        </w:rPr>
        <w:t xml:space="preserve">                                                              </w:t>
      </w:r>
      <w:r>
        <w:rPr>
          <w:b/>
          <w:bCs/>
          <w:sz w:val="28"/>
          <w:szCs w:val="28"/>
          <w:rtl/>
        </w:rPr>
        <w:t>________________________________</w:t>
      </w:r>
    </w:p>
    <w:p w:rsidR="007976E7" w:rsidRDefault="007976E7" w:rsidP="007976E7">
      <w:pPr>
        <w:ind w:left="-1054" w:right="-108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</w:t>
      </w:r>
      <w:proofErr w:type="spellStart"/>
      <w:r>
        <w:rPr>
          <w:b/>
          <w:bCs/>
          <w:sz w:val="28"/>
          <w:szCs w:val="28"/>
          <w:rtl/>
        </w:rPr>
        <w:t>(</w:t>
      </w:r>
      <w:proofErr w:type="spellEnd"/>
      <w:r>
        <w:rPr>
          <w:b/>
          <w:bCs/>
          <w:sz w:val="28"/>
          <w:szCs w:val="28"/>
          <w:rtl/>
        </w:rPr>
        <w:t xml:space="preserve"> 1 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 من الكميات الأساسية في الفيزياء </w:t>
      </w:r>
      <w:proofErr w:type="spellStart"/>
      <w:r>
        <w:rPr>
          <w:b/>
          <w:bCs/>
          <w:sz w:val="28"/>
          <w:szCs w:val="28"/>
          <w:rtl/>
        </w:rPr>
        <w:t>.</w:t>
      </w:r>
      <w:proofErr w:type="spellEnd"/>
      <w:r>
        <w:rPr>
          <w:b/>
          <w:bCs/>
          <w:sz w:val="28"/>
          <w:szCs w:val="28"/>
          <w:rtl/>
        </w:rPr>
        <w:t xml:space="preserve">  </w:t>
      </w:r>
    </w:p>
    <w:p w:rsidR="007976E7" w:rsidRDefault="007976E7" w:rsidP="007976E7">
      <w:pPr>
        <w:ind w:left="-964" w:right="-108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 شدة التيار  </w:t>
      </w:r>
      <w:r>
        <w:rPr>
          <w:b/>
          <w:bCs/>
          <w:sz w:val="28"/>
          <w:szCs w:val="28"/>
        </w:rPr>
        <w:t>[d]</w:t>
      </w:r>
      <w:r>
        <w:rPr>
          <w:b/>
          <w:bCs/>
          <w:sz w:val="28"/>
          <w:szCs w:val="28"/>
          <w:rtl/>
        </w:rPr>
        <w:t xml:space="preserve">                    القوة  </w:t>
      </w:r>
      <w:r>
        <w:rPr>
          <w:b/>
          <w:bCs/>
          <w:sz w:val="28"/>
          <w:szCs w:val="28"/>
        </w:rPr>
        <w:t>[c]</w:t>
      </w:r>
      <w:r>
        <w:rPr>
          <w:b/>
          <w:bCs/>
          <w:sz w:val="28"/>
          <w:szCs w:val="28"/>
          <w:rtl/>
        </w:rPr>
        <w:t xml:space="preserve">                              التسارع  </w:t>
      </w:r>
      <w:r>
        <w:rPr>
          <w:b/>
          <w:bCs/>
          <w:sz w:val="28"/>
          <w:szCs w:val="28"/>
        </w:rPr>
        <w:t>[b]</w:t>
      </w:r>
      <w:r>
        <w:rPr>
          <w:b/>
          <w:bCs/>
          <w:sz w:val="28"/>
          <w:szCs w:val="28"/>
          <w:rtl/>
        </w:rPr>
        <w:t xml:space="preserve">            السرعة  </w:t>
      </w:r>
      <w:r>
        <w:rPr>
          <w:b/>
          <w:bCs/>
          <w:sz w:val="28"/>
          <w:szCs w:val="28"/>
        </w:rPr>
        <w:t>[a]</w:t>
      </w:r>
      <w:r>
        <w:rPr>
          <w:b/>
          <w:bCs/>
          <w:sz w:val="28"/>
          <w:szCs w:val="28"/>
          <w:rtl/>
        </w:rPr>
        <w:t xml:space="preserve">  </w:t>
      </w:r>
    </w:p>
    <w:p w:rsidR="007976E7" w:rsidRDefault="007976E7" w:rsidP="007976E7">
      <w:pPr>
        <w:ind w:left="-1054" w:right="-108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</w:t>
      </w:r>
    </w:p>
    <w:p w:rsidR="007976E7" w:rsidRDefault="007976E7" w:rsidP="007976E7">
      <w:pPr>
        <w:ind w:left="-1054" w:right="-1080"/>
        <w:rPr>
          <w:b/>
          <w:bCs/>
          <w:sz w:val="28"/>
          <w:szCs w:val="28"/>
          <w:rtl/>
        </w:rPr>
      </w:pPr>
      <w:proofErr w:type="spellStart"/>
      <w:r>
        <w:rPr>
          <w:b/>
          <w:bCs/>
          <w:sz w:val="28"/>
          <w:szCs w:val="28"/>
          <w:rtl/>
        </w:rPr>
        <w:t>((</w:t>
      </w:r>
      <w:proofErr w:type="spellEnd"/>
      <w:r>
        <w:rPr>
          <w:b/>
          <w:bCs/>
          <w:sz w:val="28"/>
          <w:szCs w:val="28"/>
          <w:rtl/>
        </w:rPr>
        <w:t xml:space="preserve"> 2 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 أي القيم أدناه تساوي </w:t>
      </w:r>
      <w:r>
        <w:rPr>
          <w:b/>
          <w:bCs/>
          <w:sz w:val="28"/>
          <w:szCs w:val="28"/>
        </w:rPr>
        <w:t xml:space="preserve">cm  </w:t>
      </w:r>
      <w:r>
        <w:rPr>
          <w:b/>
          <w:bCs/>
          <w:sz w:val="28"/>
          <w:szCs w:val="28"/>
          <w:rtl/>
        </w:rPr>
        <w:t xml:space="preserve"> </w:t>
      </w:r>
      <w:ins w:id="0" w:author="Tarek" w:date="2013-01-03T16:42:00Z">
        <w:r>
          <w:rPr>
            <w:b/>
            <w:bCs/>
            <w:sz w:val="28"/>
            <w:szCs w:val="28"/>
            <w:rtl/>
          </w:rPr>
          <w:t xml:space="preserve"> </w:t>
        </w:r>
      </w:ins>
      <w:r>
        <w:rPr>
          <w:rFonts w:hint="cs"/>
          <w:b/>
          <w:bCs/>
          <w:sz w:val="28"/>
          <w:szCs w:val="28"/>
          <w:rtl/>
        </w:rPr>
        <w:t xml:space="preserve">2 </w:t>
      </w:r>
      <w:r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86</w:t>
      </w:r>
    </w:p>
    <w:p w:rsidR="007976E7" w:rsidRDefault="007976E7" w:rsidP="007976E7">
      <w:pPr>
        <w:ind w:left="-1054" w:right="-1080"/>
        <w:rPr>
          <w:rFonts w:hint="cs"/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 </w:t>
      </w:r>
      <w:r>
        <w:rPr>
          <w:b/>
          <w:bCs/>
          <w:sz w:val="28"/>
          <w:szCs w:val="28"/>
        </w:rPr>
        <w:t>d m</w:t>
      </w:r>
      <w:r>
        <w:rPr>
          <w:b/>
          <w:bCs/>
          <w:sz w:val="28"/>
          <w:szCs w:val="28"/>
          <w:rtl/>
        </w:rPr>
        <w:t xml:space="preserve"> 862  </w:t>
      </w:r>
      <w:r>
        <w:rPr>
          <w:b/>
          <w:bCs/>
          <w:sz w:val="28"/>
          <w:szCs w:val="28"/>
        </w:rPr>
        <w:t>[d]</w:t>
      </w:r>
      <w:r>
        <w:rPr>
          <w:b/>
          <w:bCs/>
          <w:sz w:val="28"/>
          <w:szCs w:val="28"/>
          <w:rtl/>
        </w:rPr>
        <w:t xml:space="preserve">        </w:t>
      </w:r>
      <w:r>
        <w:rPr>
          <w:b/>
          <w:bCs/>
          <w:sz w:val="28"/>
          <w:szCs w:val="28"/>
        </w:rPr>
        <w:t>mm</w:t>
      </w:r>
      <w:r>
        <w:rPr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862 </w:t>
      </w:r>
      <w:r>
        <w:rPr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rtl/>
        </w:rPr>
        <w:t xml:space="preserve"> 0   </w:t>
      </w:r>
      <w:r>
        <w:rPr>
          <w:b/>
          <w:bCs/>
          <w:sz w:val="28"/>
          <w:szCs w:val="28"/>
        </w:rPr>
        <w:t>[c]</w:t>
      </w:r>
      <w:r>
        <w:rPr>
          <w:b/>
          <w:bCs/>
          <w:sz w:val="28"/>
          <w:szCs w:val="28"/>
          <w:rtl/>
        </w:rPr>
        <w:t xml:space="preserve">          </w:t>
      </w:r>
      <w:r>
        <w:rPr>
          <w:b/>
          <w:bCs/>
          <w:sz w:val="28"/>
          <w:szCs w:val="28"/>
        </w:rPr>
        <w:t>m</w:t>
      </w:r>
      <w:r>
        <w:rPr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k</w:t>
      </w:r>
      <w:r>
        <w:rPr>
          <w:b/>
          <w:bCs/>
          <w:sz w:val="32"/>
          <w:szCs w:val="32"/>
          <w:vertAlign w:val="superscript"/>
          <w:rtl/>
        </w:rPr>
        <w:t xml:space="preserve">  </w:t>
      </w:r>
      <w:r>
        <w:rPr>
          <w:b/>
          <w:bCs/>
          <w:sz w:val="28"/>
          <w:szCs w:val="28"/>
        </w:rPr>
        <w:t>10</w:t>
      </w:r>
      <w:r w:rsidRPr="007976E7">
        <w:rPr>
          <w:b/>
          <w:bCs/>
          <w:sz w:val="28"/>
          <w:szCs w:val="28"/>
          <w:vertAlign w:val="superscript"/>
        </w:rPr>
        <w:t>-4</w:t>
      </w:r>
      <w:r>
        <w:rPr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×</w:t>
      </w:r>
      <w:proofErr w:type="spellEnd"/>
      <w:r>
        <w:rPr>
          <w:b/>
          <w:bCs/>
          <w:sz w:val="28"/>
          <w:szCs w:val="28"/>
          <w:rtl/>
        </w:rPr>
        <w:t xml:space="preserve"> 62 </w:t>
      </w:r>
      <w:r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8  </w:t>
      </w:r>
      <w:r>
        <w:rPr>
          <w:b/>
          <w:bCs/>
          <w:sz w:val="28"/>
          <w:szCs w:val="28"/>
        </w:rPr>
        <w:t>[b]</w:t>
      </w:r>
      <w:r>
        <w:rPr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>
        <w:rPr>
          <w:b/>
          <w:bCs/>
          <w:sz w:val="28"/>
          <w:szCs w:val="28"/>
        </w:rPr>
        <w:t xml:space="preserve"> . 62 m    </w:t>
      </w:r>
      <w:r>
        <w:rPr>
          <w:b/>
          <w:bCs/>
          <w:sz w:val="28"/>
          <w:szCs w:val="28"/>
          <w:rtl/>
        </w:rPr>
        <w:t xml:space="preserve">8  </w:t>
      </w:r>
      <w:r>
        <w:rPr>
          <w:b/>
          <w:bCs/>
          <w:sz w:val="28"/>
          <w:szCs w:val="28"/>
        </w:rPr>
        <w:t>[a]</w:t>
      </w:r>
      <w:r>
        <w:rPr>
          <w:b/>
          <w:bCs/>
          <w:sz w:val="28"/>
          <w:szCs w:val="28"/>
          <w:rtl/>
        </w:rPr>
        <w:t xml:space="preserve"> </w:t>
      </w:r>
    </w:p>
    <w:p w:rsidR="007976E7" w:rsidRDefault="007976E7" w:rsidP="007976E7">
      <w:pPr>
        <w:ind w:left="-1054" w:right="-1080"/>
        <w:rPr>
          <w:rFonts w:hint="cs"/>
          <w:b/>
          <w:bCs/>
          <w:sz w:val="28"/>
          <w:szCs w:val="28"/>
          <w:rtl/>
        </w:rPr>
      </w:pPr>
    </w:p>
    <w:p w:rsidR="007976E7" w:rsidRDefault="007976E7" w:rsidP="007976E7">
      <w:pPr>
        <w:ind w:left="-1054" w:right="-1080"/>
        <w:rPr>
          <w:b/>
          <w:bCs/>
          <w:sz w:val="28"/>
          <w:szCs w:val="28"/>
          <w:rtl/>
        </w:rPr>
      </w:pPr>
      <w:proofErr w:type="spellStart"/>
      <w:r>
        <w:rPr>
          <w:b/>
          <w:bCs/>
          <w:sz w:val="28"/>
          <w:szCs w:val="28"/>
          <w:rtl/>
        </w:rPr>
        <w:t>((</w:t>
      </w:r>
      <w:proofErr w:type="spellEnd"/>
      <w:r>
        <w:rPr>
          <w:b/>
          <w:bCs/>
          <w:sz w:val="28"/>
          <w:szCs w:val="28"/>
          <w:rtl/>
        </w:rPr>
        <w:t xml:space="preserve"> 3 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 أي الصيغ التالية مكافئة للعلاقة    </w:t>
      </w:r>
      <w:r>
        <w:rPr>
          <w:b/>
          <w:bCs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v</m:t>
            </m:r>
          </m:den>
        </m:f>
      </m:oMath>
      <w:r>
        <w:rPr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>d =</w:t>
      </w:r>
      <w:r>
        <w:rPr>
          <w:b/>
          <w:bCs/>
          <w:sz w:val="28"/>
          <w:szCs w:val="28"/>
          <w:rtl/>
        </w:rPr>
        <w:t xml:space="preserve">  </w:t>
      </w:r>
    </w:p>
    <w:p w:rsidR="007976E7" w:rsidRDefault="007976E7" w:rsidP="007976E7">
      <w:pPr>
        <w:ind w:left="-1054" w:right="-108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    </w:t>
      </w:r>
      <w:r>
        <w:rPr>
          <w:b/>
          <w:bCs/>
          <w:sz w:val="28"/>
          <w:szCs w:val="28"/>
        </w:rPr>
        <w:t>[d]   m =</w:t>
      </w:r>
      <w:r>
        <w:rPr>
          <w:b/>
          <w:bCs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v</m:t>
            </m:r>
          </m:den>
        </m:f>
      </m:oMath>
      <w:r>
        <w:rPr>
          <w:b/>
          <w:bCs/>
          <w:sz w:val="28"/>
          <w:szCs w:val="28"/>
          <w:rtl/>
        </w:rPr>
        <w:t xml:space="preserve">               </w:t>
      </w:r>
      <w:r>
        <w:rPr>
          <w:b/>
          <w:bCs/>
          <w:sz w:val="28"/>
          <w:szCs w:val="28"/>
        </w:rPr>
        <w:t xml:space="preserve">[c]    d = </w:t>
      </w:r>
      <w:proofErr w:type="spellStart"/>
      <w:r>
        <w:rPr>
          <w:b/>
          <w:bCs/>
          <w:sz w:val="28"/>
          <w:szCs w:val="28"/>
        </w:rPr>
        <w:t>mv</w:t>
      </w:r>
      <w:proofErr w:type="spellEnd"/>
      <w:r>
        <w:rPr>
          <w:b/>
          <w:bCs/>
          <w:sz w:val="28"/>
          <w:szCs w:val="28"/>
          <w:rtl/>
        </w:rPr>
        <w:t xml:space="preserve">                           </w:t>
      </w:r>
      <w:r>
        <w:rPr>
          <w:b/>
          <w:bCs/>
          <w:sz w:val="28"/>
          <w:szCs w:val="28"/>
        </w:rPr>
        <w:t xml:space="preserve">[b]   v = </w:t>
      </w:r>
      <w:proofErr w:type="spellStart"/>
      <w:r>
        <w:rPr>
          <w:b/>
          <w:bCs/>
          <w:sz w:val="28"/>
          <w:szCs w:val="28"/>
        </w:rPr>
        <w:t>m.d</w:t>
      </w:r>
      <w:proofErr w:type="spellEnd"/>
      <w:r>
        <w:rPr>
          <w:b/>
          <w:bCs/>
          <w:sz w:val="28"/>
          <w:szCs w:val="28"/>
          <w:rtl/>
        </w:rPr>
        <w:t xml:space="preserve">            </w:t>
      </w:r>
      <w:r>
        <w:rPr>
          <w:b/>
          <w:bCs/>
          <w:sz w:val="28"/>
          <w:szCs w:val="28"/>
        </w:rPr>
        <w:t>[a]   v =</w:t>
      </w:r>
      <w:r>
        <w:rPr>
          <w:b/>
          <w:bCs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d</m:t>
            </m:r>
          </m:den>
        </m:f>
      </m:oMath>
      <w:r>
        <w:rPr>
          <w:b/>
          <w:bCs/>
          <w:sz w:val="28"/>
          <w:szCs w:val="28"/>
          <w:rtl/>
        </w:rPr>
        <w:t xml:space="preserve">  </w:t>
      </w:r>
    </w:p>
    <w:p w:rsidR="007976E7" w:rsidRDefault="005A5180" w:rsidP="007976E7">
      <w:pPr>
        <w:ind w:left="-1054" w:right="-1080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-198755</wp:posOffset>
            </wp:positionH>
            <wp:positionV relativeFrom="paragraph">
              <wp:posOffset>28575</wp:posOffset>
            </wp:positionV>
            <wp:extent cx="1721485" cy="1971675"/>
            <wp:effectExtent l="19050" t="0" r="0" b="0"/>
            <wp:wrapNone/>
            <wp:docPr id="1" name="صورة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148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76E7" w:rsidRDefault="007976E7" w:rsidP="007976E7">
      <w:pPr>
        <w:ind w:left="-1054" w:right="-1080"/>
        <w:rPr>
          <w:b/>
          <w:bCs/>
          <w:sz w:val="28"/>
          <w:szCs w:val="28"/>
          <w:rtl/>
        </w:rPr>
      </w:pPr>
      <w:proofErr w:type="spellStart"/>
      <w:r>
        <w:rPr>
          <w:b/>
          <w:bCs/>
          <w:sz w:val="28"/>
          <w:szCs w:val="28"/>
          <w:rtl/>
        </w:rPr>
        <w:t>((</w:t>
      </w:r>
      <w:proofErr w:type="spellEnd"/>
      <w:r>
        <w:rPr>
          <w:b/>
          <w:bCs/>
          <w:sz w:val="28"/>
          <w:szCs w:val="28"/>
          <w:rtl/>
        </w:rPr>
        <w:t xml:space="preserve"> 4 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 ميل الخط المستقيم المرسوم في الشكل </w:t>
      </w:r>
    </w:p>
    <w:p w:rsidR="007976E7" w:rsidRDefault="007976E7" w:rsidP="007976E7">
      <w:pPr>
        <w:ind w:left="-1054" w:right="-108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</w:t>
      </w:r>
      <w:r>
        <w:rPr>
          <w:b/>
          <w:bCs/>
          <w:sz w:val="28"/>
          <w:szCs w:val="28"/>
          <w:vertAlign w:val="superscript"/>
          <w:rtl/>
        </w:rPr>
        <w:t>2</w:t>
      </w:r>
      <w:r>
        <w:rPr>
          <w:b/>
          <w:bCs/>
          <w:sz w:val="28"/>
          <w:szCs w:val="28"/>
        </w:rPr>
        <w:t>2.5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rtl/>
          </w:rPr>
          <m:t xml:space="preserve"> </m:t>
        </m:r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  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  <w:rtl/>
          </w:rPr>
          <m:t xml:space="preserve"> </m:t>
        </m:r>
      </m:oMath>
      <w:r>
        <w:rPr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>[b]</w:t>
      </w:r>
      <w:r>
        <w:rPr>
          <w:b/>
          <w:bCs/>
          <w:sz w:val="28"/>
          <w:szCs w:val="28"/>
          <w:rtl/>
        </w:rPr>
        <w:t xml:space="preserve">                </w:t>
      </w:r>
      <w:r>
        <w:rPr>
          <w:b/>
          <w:bCs/>
          <w:sz w:val="28"/>
          <w:szCs w:val="28"/>
          <w:vertAlign w:val="superscript"/>
          <w:rtl/>
        </w:rPr>
        <w:t xml:space="preserve"> 2</w:t>
      </w:r>
      <w:r>
        <w:rPr>
          <w:b/>
          <w:bCs/>
          <w:sz w:val="28"/>
          <w:szCs w:val="28"/>
          <w:rtl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 xml:space="preserve">[a]  0 . 25 </w:t>
      </w:r>
      <w:r>
        <w:rPr>
          <w:b/>
          <w:bCs/>
          <w:sz w:val="28"/>
          <w:szCs w:val="28"/>
          <w:rtl/>
        </w:rPr>
        <w:t xml:space="preserve">   </w:t>
      </w:r>
    </w:p>
    <w:p w:rsidR="007976E7" w:rsidRDefault="007976E7" w:rsidP="007976E7">
      <w:pPr>
        <w:ind w:left="-1054" w:right="-108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vertAlign w:val="superscript"/>
          <w:rtl/>
        </w:rPr>
        <w:t xml:space="preserve">               2 </w:t>
      </w:r>
      <w:r>
        <w:rPr>
          <w:rFonts w:hint="cs"/>
          <w:b/>
          <w:bCs/>
          <w:sz w:val="28"/>
          <w:szCs w:val="28"/>
          <w:vertAlign w:val="superscript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[c]   4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                             [d]  0.4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  <w:rtl/>
        </w:rPr>
        <w:t xml:space="preserve">                        </w:t>
      </w: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proofErr w:type="spellStart"/>
      <w:r>
        <w:rPr>
          <w:b/>
          <w:bCs/>
          <w:sz w:val="28"/>
          <w:szCs w:val="28"/>
          <w:rtl/>
        </w:rPr>
        <w:t>(</w:t>
      </w:r>
      <w:proofErr w:type="spellEnd"/>
      <w:r>
        <w:rPr>
          <w:b/>
          <w:bCs/>
          <w:sz w:val="28"/>
          <w:szCs w:val="28"/>
          <w:rtl/>
        </w:rPr>
        <w:t xml:space="preserve"> 5 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 دقة القياس تساوي </w:t>
      </w: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 نصف أكبر تدريج </w:t>
      </w:r>
      <w:r>
        <w:rPr>
          <w:b/>
          <w:bCs/>
          <w:sz w:val="28"/>
          <w:szCs w:val="28"/>
        </w:rPr>
        <w:t>[d]</w:t>
      </w:r>
      <w:r>
        <w:rPr>
          <w:b/>
          <w:bCs/>
          <w:sz w:val="28"/>
          <w:szCs w:val="28"/>
          <w:rtl/>
        </w:rPr>
        <w:t xml:space="preserve">       ربع أصغر تدريج  </w:t>
      </w:r>
      <w:r>
        <w:rPr>
          <w:b/>
          <w:bCs/>
          <w:sz w:val="28"/>
          <w:szCs w:val="28"/>
        </w:rPr>
        <w:t>[c]</w:t>
      </w:r>
      <w:r>
        <w:rPr>
          <w:b/>
          <w:bCs/>
          <w:sz w:val="28"/>
          <w:szCs w:val="28"/>
          <w:rtl/>
        </w:rPr>
        <w:t xml:space="preserve">         نصف أصغر تدريج </w:t>
      </w:r>
      <w:r>
        <w:rPr>
          <w:b/>
          <w:bCs/>
          <w:sz w:val="28"/>
          <w:szCs w:val="28"/>
        </w:rPr>
        <w:t>[b]</w:t>
      </w:r>
      <w:r>
        <w:rPr>
          <w:b/>
          <w:bCs/>
          <w:sz w:val="28"/>
          <w:szCs w:val="28"/>
          <w:rtl/>
        </w:rPr>
        <w:t xml:space="preserve">         أصغر تدريج </w:t>
      </w:r>
      <w:r>
        <w:rPr>
          <w:b/>
          <w:bCs/>
          <w:sz w:val="28"/>
          <w:szCs w:val="28"/>
        </w:rPr>
        <w:t>[a]</w:t>
      </w:r>
      <w:r>
        <w:rPr>
          <w:b/>
          <w:bCs/>
          <w:sz w:val="28"/>
          <w:szCs w:val="28"/>
          <w:rtl/>
        </w:rPr>
        <w:t xml:space="preserve"> </w:t>
      </w:r>
    </w:p>
    <w:p w:rsidR="007976E7" w:rsidRDefault="007976E7" w:rsidP="007976E7">
      <w:pPr>
        <w:tabs>
          <w:tab w:val="left" w:pos="4691"/>
        </w:tabs>
        <w:ind w:left="-964" w:right="-990"/>
        <w:rPr>
          <w:rFonts w:hint="cs"/>
          <w:b/>
          <w:bCs/>
          <w:sz w:val="28"/>
          <w:szCs w:val="28"/>
          <w:rtl/>
        </w:rPr>
      </w:pP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proofErr w:type="spellStart"/>
      <w:r>
        <w:rPr>
          <w:b/>
          <w:bCs/>
          <w:sz w:val="28"/>
          <w:szCs w:val="28"/>
          <w:rtl/>
        </w:rPr>
        <w:t>(</w:t>
      </w:r>
      <w:proofErr w:type="spellEnd"/>
      <w:r>
        <w:rPr>
          <w:b/>
          <w:bCs/>
          <w:sz w:val="28"/>
          <w:szCs w:val="28"/>
          <w:rtl/>
        </w:rPr>
        <w:t xml:space="preserve"> 6 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 الوحدة الدولية لشدة </w:t>
      </w:r>
      <w:proofErr w:type="spellStart"/>
      <w:r>
        <w:rPr>
          <w:b/>
          <w:bCs/>
          <w:sz w:val="28"/>
          <w:szCs w:val="28"/>
          <w:rtl/>
        </w:rPr>
        <w:t>الإستضاءة</w:t>
      </w:r>
      <w:proofErr w:type="spellEnd"/>
      <w:r>
        <w:rPr>
          <w:b/>
          <w:bCs/>
          <w:sz w:val="28"/>
          <w:szCs w:val="28"/>
          <w:rtl/>
        </w:rPr>
        <w:t xml:space="preserve"> هي    </w:t>
      </w:r>
    </w:p>
    <w:p w:rsidR="007976E7" w:rsidRDefault="007976E7" w:rsidP="007976E7">
      <w:pPr>
        <w:tabs>
          <w:tab w:val="left" w:pos="4691"/>
        </w:tabs>
        <w:ind w:left="-964" w:right="-990"/>
        <w:rPr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             </w:t>
      </w:r>
      <w:proofErr w:type="spellStart"/>
      <w:r>
        <w:rPr>
          <w:b/>
          <w:bCs/>
          <w:sz w:val="28"/>
          <w:szCs w:val="28"/>
          <w:rtl/>
        </w:rPr>
        <w:t>الأوم</w:t>
      </w:r>
      <w:proofErr w:type="spellEnd"/>
      <w:r>
        <w:rPr>
          <w:b/>
          <w:bCs/>
          <w:sz w:val="28"/>
          <w:szCs w:val="28"/>
          <w:rtl/>
        </w:rPr>
        <w:t xml:space="preserve">   </w:t>
      </w:r>
      <w:r>
        <w:rPr>
          <w:b/>
          <w:bCs/>
          <w:sz w:val="28"/>
          <w:szCs w:val="28"/>
        </w:rPr>
        <w:t>[d]</w:t>
      </w:r>
      <w:r>
        <w:rPr>
          <w:b/>
          <w:bCs/>
          <w:sz w:val="28"/>
          <w:szCs w:val="28"/>
          <w:rtl/>
        </w:rPr>
        <w:t xml:space="preserve">                   المول   </w:t>
      </w:r>
      <w:r>
        <w:rPr>
          <w:b/>
          <w:bCs/>
          <w:sz w:val="28"/>
          <w:szCs w:val="28"/>
        </w:rPr>
        <w:t>[c]</w:t>
      </w:r>
      <w:r>
        <w:rPr>
          <w:b/>
          <w:bCs/>
          <w:sz w:val="28"/>
          <w:szCs w:val="28"/>
          <w:rtl/>
        </w:rPr>
        <w:t xml:space="preserve">                      </w:t>
      </w:r>
      <w:proofErr w:type="spellStart"/>
      <w:r>
        <w:rPr>
          <w:b/>
          <w:bCs/>
          <w:sz w:val="28"/>
          <w:szCs w:val="28"/>
          <w:rtl/>
        </w:rPr>
        <w:t>الكاندلا</w:t>
      </w:r>
      <w:proofErr w:type="spellEnd"/>
      <w:r>
        <w:rPr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>[b]</w:t>
      </w:r>
      <w:r>
        <w:rPr>
          <w:b/>
          <w:bCs/>
          <w:sz w:val="28"/>
          <w:szCs w:val="28"/>
          <w:rtl/>
        </w:rPr>
        <w:t xml:space="preserve">              الأمبير  </w:t>
      </w:r>
      <w:r>
        <w:rPr>
          <w:b/>
          <w:bCs/>
          <w:sz w:val="28"/>
          <w:szCs w:val="28"/>
        </w:rPr>
        <w:t>[a]</w:t>
      </w:r>
      <w:r>
        <w:rPr>
          <w:b/>
          <w:bCs/>
          <w:sz w:val="28"/>
          <w:szCs w:val="28"/>
          <w:rtl/>
        </w:rPr>
        <w:t xml:space="preserve">           </w:t>
      </w:r>
    </w:p>
    <w:p w:rsidR="007976E7" w:rsidRDefault="007976E7" w:rsidP="007976E7">
      <w:pPr>
        <w:tabs>
          <w:tab w:val="left" w:pos="4691"/>
        </w:tabs>
        <w:ind w:left="-964" w:right="-990"/>
        <w:rPr>
          <w:sz w:val="28"/>
          <w:szCs w:val="28"/>
          <w:rtl/>
        </w:rPr>
      </w:pPr>
    </w:p>
    <w:p w:rsidR="007976E7" w:rsidRDefault="007976E7" w:rsidP="007976E7">
      <w:pPr>
        <w:tabs>
          <w:tab w:val="left" w:pos="4691"/>
        </w:tabs>
        <w:ind w:left="-964" w:right="-990"/>
        <w:rPr>
          <w:sz w:val="28"/>
          <w:szCs w:val="28"/>
          <w:rtl/>
        </w:rPr>
      </w:pPr>
      <w:proofErr w:type="spellStart"/>
      <w:r>
        <w:rPr>
          <w:b/>
          <w:bCs/>
          <w:sz w:val="28"/>
          <w:szCs w:val="28"/>
          <w:rtl/>
        </w:rPr>
        <w:lastRenderedPageBreak/>
        <w:t>(</w:t>
      </w:r>
      <w:proofErr w:type="spellEnd"/>
      <w:r>
        <w:rPr>
          <w:b/>
          <w:bCs/>
          <w:sz w:val="28"/>
          <w:szCs w:val="28"/>
          <w:rtl/>
        </w:rPr>
        <w:t xml:space="preserve"> 7 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 قام أسامة وخالد بتجربة قياس تسارع الجاذبية الأرضية فوجد أسامة أن تسارع الجاذبية                           </w:t>
      </w:r>
      <w:r>
        <w:rPr>
          <w:b/>
          <w:bCs/>
          <w:sz w:val="28"/>
          <w:szCs w:val="28"/>
        </w:rPr>
        <w:t xml:space="preserve">0.02 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9.86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bi"/>
          </m:rPr>
          <w:rPr>
            <w:rFonts w:ascii="Cambria Math" w:hAnsi="Cambria Math"/>
            <w:sz w:val="28"/>
            <w:szCs w:val="28"/>
            <w:rtl/>
          </w:rPr>
          <m:t>±</m:t>
        </m:r>
      </m:oMath>
      <w:r>
        <w:rPr>
          <w:sz w:val="28"/>
          <w:szCs w:val="28"/>
          <w:rtl/>
        </w:rPr>
        <w:t xml:space="preserve">    </w:t>
      </w:r>
      <w:r>
        <w:rPr>
          <w:b/>
          <w:bCs/>
          <w:sz w:val="28"/>
          <w:szCs w:val="28"/>
          <w:rtl/>
        </w:rPr>
        <w:t xml:space="preserve">ووجد خالد أن تسارع الجاذبية  </w:t>
      </w:r>
      <w:r>
        <w:rPr>
          <w:rFonts w:hint="cs"/>
          <w:b/>
          <w:bCs/>
          <w:sz w:val="28"/>
          <w:szCs w:val="28"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 xml:space="preserve">.04 </w:t>
      </w:r>
      <w:r>
        <w:rPr>
          <w:b/>
          <w:bCs/>
          <w:sz w:val="28"/>
          <w:szCs w:val="28"/>
          <w:rtl/>
        </w:rPr>
        <w:t xml:space="preserve"> 0</w:t>
      </w:r>
      <w:r>
        <w:rPr>
          <w:b/>
          <w:bCs/>
          <w:sz w:val="28"/>
          <w:szCs w:val="28"/>
        </w:rPr>
        <w:t xml:space="preserve">9.82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  <w:rtl/>
          </w:rPr>
          <m:t>±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sz w:val="28"/>
          <w:szCs w:val="28"/>
          <w:rtl/>
        </w:rPr>
        <w:t xml:space="preserve">   </w:t>
      </w:r>
    </w:p>
    <w:p w:rsidR="007976E7" w:rsidRDefault="007976E7" w:rsidP="007976E7">
      <w:pPr>
        <w:tabs>
          <w:tab w:val="left" w:pos="4691"/>
        </w:tabs>
        <w:ind w:left="-964" w:right="-990"/>
        <w:rPr>
          <w:ins w:id="1" w:author="Tarek" w:date="2013-01-03T16:17:00Z"/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 فإذا علمت أن تسارع الجاذبية الأرضية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 xml:space="preserve">9.8  </w:t>
      </w:r>
      <w:r>
        <w:rPr>
          <w:sz w:val="28"/>
          <w:szCs w:val="28"/>
          <w:rtl/>
        </w:rPr>
        <w:t xml:space="preserve">    </w:t>
      </w:r>
      <w:r>
        <w:rPr>
          <w:b/>
          <w:bCs/>
          <w:sz w:val="28"/>
          <w:szCs w:val="28"/>
          <w:rtl/>
        </w:rPr>
        <w:t xml:space="preserve">فأي الإجابات التالية صحيح </w:t>
      </w:r>
      <w:proofErr w:type="spellStart"/>
      <w:r>
        <w:rPr>
          <w:b/>
          <w:bCs/>
          <w:sz w:val="28"/>
          <w:szCs w:val="28"/>
          <w:rtl/>
        </w:rPr>
        <w:t>.</w:t>
      </w:r>
      <w:proofErr w:type="spellEnd"/>
      <w:r>
        <w:rPr>
          <w:b/>
          <w:bCs/>
          <w:sz w:val="28"/>
          <w:szCs w:val="28"/>
          <w:rtl/>
        </w:rPr>
        <w:t xml:space="preserve"> </w:t>
      </w: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               خالد اكثر ضبطاً ودقة  </w:t>
      </w:r>
      <w:r>
        <w:rPr>
          <w:b/>
          <w:bCs/>
          <w:sz w:val="28"/>
          <w:szCs w:val="28"/>
        </w:rPr>
        <w:t>[b]</w:t>
      </w:r>
      <w:r>
        <w:rPr>
          <w:b/>
          <w:bCs/>
          <w:sz w:val="28"/>
          <w:szCs w:val="28"/>
          <w:rtl/>
        </w:rPr>
        <w:t xml:space="preserve">                                       أسامة اكثر ضبطاً ودقة  </w:t>
      </w:r>
      <w:r>
        <w:rPr>
          <w:b/>
          <w:bCs/>
          <w:sz w:val="28"/>
          <w:szCs w:val="28"/>
        </w:rPr>
        <w:t xml:space="preserve">[a] </w:t>
      </w:r>
      <w:r>
        <w:rPr>
          <w:b/>
          <w:bCs/>
          <w:sz w:val="28"/>
          <w:szCs w:val="28"/>
          <w:rtl/>
        </w:rPr>
        <w:t xml:space="preserve">  </w:t>
      </w: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  أسامة اكثر ضبطاً وخالد اكثر دقة  </w:t>
      </w:r>
      <w:r>
        <w:rPr>
          <w:b/>
          <w:bCs/>
          <w:sz w:val="28"/>
          <w:szCs w:val="28"/>
        </w:rPr>
        <w:t>[d]</w:t>
      </w:r>
      <w:r>
        <w:rPr>
          <w:b/>
          <w:bCs/>
          <w:sz w:val="28"/>
          <w:szCs w:val="28"/>
          <w:rtl/>
        </w:rPr>
        <w:t xml:space="preserve">                            أسامة اكثر دقة وخالد اكثر ضبطاً  </w:t>
      </w:r>
      <w:r>
        <w:rPr>
          <w:b/>
          <w:bCs/>
          <w:sz w:val="28"/>
          <w:szCs w:val="28"/>
        </w:rPr>
        <w:t>[c]</w:t>
      </w:r>
      <w:r>
        <w:rPr>
          <w:b/>
          <w:bCs/>
          <w:sz w:val="28"/>
          <w:szCs w:val="28"/>
          <w:rtl/>
        </w:rPr>
        <w:t xml:space="preserve"> </w:t>
      </w:r>
    </w:p>
    <w:p w:rsidR="007976E7" w:rsidRDefault="007976E7" w:rsidP="007976E7">
      <w:pPr>
        <w:tabs>
          <w:tab w:val="left" w:pos="4691"/>
        </w:tabs>
        <w:ind w:left="-964" w:right="-990"/>
        <w:rPr>
          <w:rFonts w:hint="cs"/>
          <w:b/>
          <w:bCs/>
          <w:sz w:val="28"/>
          <w:szCs w:val="28"/>
          <w:rtl/>
        </w:rPr>
      </w:pP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proofErr w:type="spellStart"/>
      <w:r>
        <w:rPr>
          <w:b/>
          <w:bCs/>
          <w:sz w:val="28"/>
          <w:szCs w:val="28"/>
          <w:rtl/>
        </w:rPr>
        <w:t>(</w:t>
      </w:r>
      <w:proofErr w:type="spellEnd"/>
      <w:r>
        <w:rPr>
          <w:b/>
          <w:bCs/>
          <w:sz w:val="28"/>
          <w:szCs w:val="28"/>
          <w:rtl/>
        </w:rPr>
        <w:t xml:space="preserve"> 8 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 درجة الإتقان في القياس تسمى </w:t>
      </w: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     </w:t>
      </w:r>
      <w:proofErr w:type="spellStart"/>
      <w:r>
        <w:rPr>
          <w:b/>
          <w:bCs/>
          <w:sz w:val="28"/>
          <w:szCs w:val="28"/>
          <w:rtl/>
        </w:rPr>
        <w:t>الأستنتاج</w:t>
      </w:r>
      <w:proofErr w:type="spellEnd"/>
      <w:r>
        <w:rPr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[d]</w:t>
      </w:r>
      <w:r>
        <w:rPr>
          <w:b/>
          <w:bCs/>
          <w:sz w:val="28"/>
          <w:szCs w:val="28"/>
          <w:rtl/>
        </w:rPr>
        <w:t xml:space="preserve">                  الملاحظة </w:t>
      </w:r>
      <w:r>
        <w:rPr>
          <w:b/>
          <w:bCs/>
          <w:sz w:val="28"/>
          <w:szCs w:val="28"/>
        </w:rPr>
        <w:t>[c]</w:t>
      </w:r>
      <w:r>
        <w:rPr>
          <w:b/>
          <w:bCs/>
          <w:sz w:val="28"/>
          <w:szCs w:val="28"/>
          <w:rtl/>
        </w:rPr>
        <w:t xml:space="preserve">                     الدقة  </w:t>
      </w:r>
      <w:r>
        <w:rPr>
          <w:b/>
          <w:bCs/>
          <w:sz w:val="28"/>
          <w:szCs w:val="28"/>
        </w:rPr>
        <w:t>[b]</w:t>
      </w:r>
      <w:r>
        <w:rPr>
          <w:b/>
          <w:bCs/>
          <w:sz w:val="28"/>
          <w:szCs w:val="28"/>
          <w:rtl/>
        </w:rPr>
        <w:t xml:space="preserve">                  الضبط  </w:t>
      </w:r>
      <w:r>
        <w:rPr>
          <w:b/>
          <w:bCs/>
          <w:sz w:val="28"/>
          <w:szCs w:val="28"/>
        </w:rPr>
        <w:t>[a]</w:t>
      </w:r>
      <w:r>
        <w:rPr>
          <w:b/>
          <w:bCs/>
          <w:sz w:val="28"/>
          <w:szCs w:val="28"/>
          <w:rtl/>
        </w:rPr>
        <w:t xml:space="preserve"> </w:t>
      </w:r>
    </w:p>
    <w:p w:rsidR="007976E7" w:rsidRDefault="007976E7" w:rsidP="007976E7">
      <w:pPr>
        <w:tabs>
          <w:tab w:val="left" w:pos="4691"/>
        </w:tabs>
        <w:ind w:left="-964" w:right="-990"/>
        <w:rPr>
          <w:rFonts w:hint="cs"/>
          <w:b/>
          <w:bCs/>
          <w:sz w:val="28"/>
          <w:szCs w:val="28"/>
          <w:rtl/>
        </w:rPr>
      </w:pP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proofErr w:type="spellStart"/>
      <w:r>
        <w:rPr>
          <w:b/>
          <w:bCs/>
          <w:sz w:val="28"/>
          <w:szCs w:val="28"/>
          <w:rtl/>
        </w:rPr>
        <w:t>(</w:t>
      </w:r>
      <w:proofErr w:type="spellEnd"/>
      <w:r>
        <w:rPr>
          <w:b/>
          <w:bCs/>
          <w:sz w:val="28"/>
          <w:szCs w:val="28"/>
          <w:rtl/>
        </w:rPr>
        <w:t xml:space="preserve"> 9 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 مقارنة كمية مجهولة بأخرى معيارية تسمى </w:t>
      </w: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     الفرضية  </w:t>
      </w:r>
      <w:r>
        <w:rPr>
          <w:b/>
          <w:bCs/>
          <w:sz w:val="28"/>
          <w:szCs w:val="28"/>
        </w:rPr>
        <w:t>[d]</w:t>
      </w:r>
      <w:r>
        <w:rPr>
          <w:b/>
          <w:bCs/>
          <w:sz w:val="28"/>
          <w:szCs w:val="28"/>
          <w:rtl/>
        </w:rPr>
        <w:t xml:space="preserve">                    الضبط  </w:t>
      </w:r>
      <w:r>
        <w:rPr>
          <w:b/>
          <w:bCs/>
          <w:sz w:val="28"/>
          <w:szCs w:val="28"/>
        </w:rPr>
        <w:t>[c]</w:t>
      </w:r>
      <w:r>
        <w:rPr>
          <w:b/>
          <w:bCs/>
          <w:sz w:val="28"/>
          <w:szCs w:val="28"/>
          <w:rtl/>
        </w:rPr>
        <w:t xml:space="preserve">                     الدقة  </w:t>
      </w:r>
      <w:r>
        <w:rPr>
          <w:b/>
          <w:bCs/>
          <w:sz w:val="28"/>
          <w:szCs w:val="28"/>
        </w:rPr>
        <w:t>[b]</w:t>
      </w:r>
      <w:r>
        <w:rPr>
          <w:b/>
          <w:bCs/>
          <w:sz w:val="28"/>
          <w:szCs w:val="28"/>
          <w:rtl/>
        </w:rPr>
        <w:t xml:space="preserve">                  القياس </w:t>
      </w:r>
      <w:r>
        <w:rPr>
          <w:b/>
          <w:bCs/>
          <w:sz w:val="28"/>
          <w:szCs w:val="28"/>
        </w:rPr>
        <w:t>[a]</w:t>
      </w:r>
      <w:r>
        <w:rPr>
          <w:b/>
          <w:bCs/>
          <w:sz w:val="28"/>
          <w:szCs w:val="28"/>
          <w:rtl/>
        </w:rPr>
        <w:t xml:space="preserve"> </w:t>
      </w:r>
    </w:p>
    <w:p w:rsidR="007976E7" w:rsidRDefault="007976E7" w:rsidP="007976E7">
      <w:pPr>
        <w:tabs>
          <w:tab w:val="left" w:pos="4691"/>
        </w:tabs>
        <w:ind w:left="-964" w:right="-990"/>
        <w:rPr>
          <w:rFonts w:hint="cs"/>
          <w:b/>
          <w:bCs/>
          <w:sz w:val="28"/>
          <w:szCs w:val="28"/>
          <w:rtl/>
        </w:rPr>
      </w:pP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(10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 قاعدة طبيعية تجمع مشاهدات مترابطة لوصف ظاهرة طبيعية متكررة </w:t>
      </w: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الطريقة العلمية </w:t>
      </w:r>
      <w:r>
        <w:rPr>
          <w:b/>
          <w:bCs/>
          <w:sz w:val="28"/>
          <w:szCs w:val="28"/>
        </w:rPr>
        <w:t>[d]</w:t>
      </w:r>
      <w:r>
        <w:rPr>
          <w:b/>
          <w:bCs/>
          <w:sz w:val="28"/>
          <w:szCs w:val="28"/>
          <w:rtl/>
        </w:rPr>
        <w:t xml:space="preserve">           القانون العلمي </w:t>
      </w:r>
      <w:r>
        <w:rPr>
          <w:b/>
          <w:bCs/>
          <w:sz w:val="28"/>
          <w:szCs w:val="28"/>
        </w:rPr>
        <w:t>[c]</w:t>
      </w:r>
      <w:r>
        <w:rPr>
          <w:b/>
          <w:bCs/>
          <w:sz w:val="28"/>
          <w:szCs w:val="28"/>
          <w:rtl/>
        </w:rPr>
        <w:t xml:space="preserve">          النظرية العلمية </w:t>
      </w:r>
      <w:r>
        <w:rPr>
          <w:b/>
          <w:bCs/>
          <w:sz w:val="28"/>
          <w:szCs w:val="28"/>
        </w:rPr>
        <w:t>[b]</w:t>
      </w:r>
      <w:r>
        <w:rPr>
          <w:b/>
          <w:bCs/>
          <w:sz w:val="28"/>
          <w:szCs w:val="28"/>
          <w:rtl/>
        </w:rPr>
        <w:t xml:space="preserve">        النموذج العلمي </w:t>
      </w:r>
      <w:r>
        <w:rPr>
          <w:b/>
          <w:bCs/>
          <w:sz w:val="28"/>
          <w:szCs w:val="28"/>
        </w:rPr>
        <w:t>[a]</w:t>
      </w:r>
      <w:r>
        <w:rPr>
          <w:b/>
          <w:bCs/>
          <w:sz w:val="28"/>
          <w:szCs w:val="28"/>
          <w:rtl/>
        </w:rPr>
        <w:t xml:space="preserve"> </w:t>
      </w:r>
    </w:p>
    <w:p w:rsidR="007976E7" w:rsidRDefault="007976E7" w:rsidP="007976E7">
      <w:pPr>
        <w:tabs>
          <w:tab w:val="left" w:pos="4691"/>
        </w:tabs>
        <w:ind w:left="-964" w:right="-990"/>
        <w:rPr>
          <w:rFonts w:hint="cs"/>
          <w:b/>
          <w:bCs/>
          <w:sz w:val="28"/>
          <w:szCs w:val="28"/>
          <w:rtl/>
        </w:rPr>
      </w:pP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(11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 عملية منظمة للمشاهدة والتجريب والتحليل للإجابة عن الأسئلة حول العالم الطبيعي </w:t>
      </w: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الطريقة العلمية </w:t>
      </w:r>
      <w:r>
        <w:rPr>
          <w:b/>
          <w:bCs/>
          <w:sz w:val="28"/>
          <w:szCs w:val="28"/>
        </w:rPr>
        <w:t>[d]</w:t>
      </w:r>
      <w:r>
        <w:rPr>
          <w:b/>
          <w:bCs/>
          <w:sz w:val="28"/>
          <w:szCs w:val="28"/>
          <w:rtl/>
        </w:rPr>
        <w:t xml:space="preserve">            القانون العلمي </w:t>
      </w:r>
      <w:r>
        <w:rPr>
          <w:b/>
          <w:bCs/>
          <w:sz w:val="28"/>
          <w:szCs w:val="28"/>
        </w:rPr>
        <w:t>[c]</w:t>
      </w:r>
      <w:r>
        <w:rPr>
          <w:b/>
          <w:bCs/>
          <w:sz w:val="28"/>
          <w:szCs w:val="28"/>
          <w:rtl/>
        </w:rPr>
        <w:t xml:space="preserve">         النظرية العلمية </w:t>
      </w:r>
      <w:r>
        <w:rPr>
          <w:b/>
          <w:bCs/>
          <w:sz w:val="28"/>
          <w:szCs w:val="28"/>
        </w:rPr>
        <w:t>[b]</w:t>
      </w:r>
      <w:r>
        <w:rPr>
          <w:b/>
          <w:bCs/>
          <w:sz w:val="28"/>
          <w:szCs w:val="28"/>
          <w:rtl/>
        </w:rPr>
        <w:t xml:space="preserve">        النموذج العلمي </w:t>
      </w:r>
      <w:r>
        <w:rPr>
          <w:b/>
          <w:bCs/>
          <w:sz w:val="28"/>
          <w:szCs w:val="28"/>
        </w:rPr>
        <w:t xml:space="preserve">   [a]</w:t>
      </w:r>
      <w:r>
        <w:rPr>
          <w:b/>
          <w:bCs/>
          <w:sz w:val="28"/>
          <w:szCs w:val="28"/>
          <w:rtl/>
        </w:rPr>
        <w:t xml:space="preserve"> </w:t>
      </w:r>
    </w:p>
    <w:p w:rsidR="007976E7" w:rsidRDefault="007976E7" w:rsidP="007976E7">
      <w:pPr>
        <w:tabs>
          <w:tab w:val="left" w:pos="4691"/>
        </w:tabs>
        <w:ind w:left="-964" w:right="-990"/>
        <w:rPr>
          <w:rFonts w:hint="cs"/>
          <w:b/>
          <w:bCs/>
          <w:sz w:val="28"/>
          <w:szCs w:val="28"/>
          <w:rtl/>
        </w:rPr>
      </w:pP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(12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 عملية وصف نتائج القياس مع القيمة المقبولة في القياس </w:t>
      </w: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      </w:t>
      </w:r>
      <w:proofErr w:type="spellStart"/>
      <w:r>
        <w:rPr>
          <w:b/>
          <w:bCs/>
          <w:sz w:val="28"/>
          <w:szCs w:val="28"/>
          <w:rtl/>
        </w:rPr>
        <w:t>الإستنتاج</w:t>
      </w:r>
      <w:proofErr w:type="spellEnd"/>
      <w:r>
        <w:rPr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>[d]</w:t>
      </w:r>
      <w:r>
        <w:rPr>
          <w:b/>
          <w:bCs/>
          <w:sz w:val="28"/>
          <w:szCs w:val="28"/>
          <w:rtl/>
        </w:rPr>
        <w:t xml:space="preserve">                  الفرضية  </w:t>
      </w:r>
      <w:r>
        <w:rPr>
          <w:b/>
          <w:bCs/>
          <w:sz w:val="28"/>
          <w:szCs w:val="28"/>
        </w:rPr>
        <w:t>[c]</w:t>
      </w:r>
      <w:r>
        <w:rPr>
          <w:b/>
          <w:bCs/>
          <w:sz w:val="28"/>
          <w:szCs w:val="28"/>
          <w:rtl/>
        </w:rPr>
        <w:t xml:space="preserve">                  الضبط  </w:t>
      </w:r>
      <w:r>
        <w:rPr>
          <w:b/>
          <w:bCs/>
          <w:sz w:val="28"/>
          <w:szCs w:val="28"/>
        </w:rPr>
        <w:t>[b]</w:t>
      </w:r>
      <w:r>
        <w:rPr>
          <w:b/>
          <w:bCs/>
          <w:sz w:val="28"/>
          <w:szCs w:val="28"/>
          <w:rtl/>
        </w:rPr>
        <w:t xml:space="preserve">                  الدقة  </w:t>
      </w:r>
      <w:r>
        <w:rPr>
          <w:b/>
          <w:bCs/>
          <w:sz w:val="28"/>
          <w:szCs w:val="28"/>
        </w:rPr>
        <w:t>[a]</w:t>
      </w:r>
      <w:r>
        <w:rPr>
          <w:b/>
          <w:bCs/>
          <w:sz w:val="28"/>
          <w:szCs w:val="28"/>
          <w:rtl/>
        </w:rPr>
        <w:t xml:space="preserve">  </w:t>
      </w: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</w:p>
    <w:p w:rsidR="007976E7" w:rsidRDefault="007976E7" w:rsidP="007976E7">
      <w:pPr>
        <w:tabs>
          <w:tab w:val="left" w:pos="4691"/>
        </w:tabs>
        <w:ind w:left="-964" w:right="-99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(13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 يقيس أسامة لوحة إعلانات </w:t>
      </w:r>
      <w:proofErr w:type="spellStart"/>
      <w:r>
        <w:rPr>
          <w:b/>
          <w:bCs/>
          <w:sz w:val="28"/>
          <w:szCs w:val="28"/>
          <w:rtl/>
        </w:rPr>
        <w:t>بإستخدام</w:t>
      </w:r>
      <w:proofErr w:type="spellEnd"/>
      <w:r>
        <w:rPr>
          <w:b/>
          <w:bCs/>
          <w:sz w:val="28"/>
          <w:szCs w:val="28"/>
          <w:rtl/>
        </w:rPr>
        <w:t xml:space="preserve"> مسطرة مترية مقسمة إلى مليمترات دقة قياس أسامة </w:t>
      </w:r>
    </w:p>
    <w:p w:rsidR="000F4AF1" w:rsidRPr="007976E7" w:rsidRDefault="007976E7" w:rsidP="007976E7">
      <w:pPr>
        <w:tabs>
          <w:tab w:val="left" w:pos="4691"/>
        </w:tabs>
        <w:ind w:left="-964" w:right="-990"/>
        <w:rPr>
          <w:rFonts w:hint="cs"/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        </w:t>
      </w:r>
      <w:r>
        <w:rPr>
          <w:b/>
          <w:bCs/>
          <w:sz w:val="28"/>
          <w:szCs w:val="28"/>
        </w:rPr>
        <w:t xml:space="preserve">[a]   0.05                   [b]   0.005                     [c]   0.0005                    [d]   0.00005      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</w:t>
      </w:r>
    </w:p>
    <w:sectPr w:rsidR="000F4AF1" w:rsidRPr="007976E7" w:rsidSect="007976E7">
      <w:pgSz w:w="11906" w:h="16838"/>
      <w:pgMar w:top="1440" w:right="1800" w:bottom="1440" w:left="1800" w:header="720" w:footer="720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7976E7"/>
    <w:rsid w:val="000F4AF1"/>
    <w:rsid w:val="005A5180"/>
    <w:rsid w:val="007976E7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6E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97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97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0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1</cp:revision>
  <dcterms:created xsi:type="dcterms:W3CDTF">2013-01-29T17:16:00Z</dcterms:created>
  <dcterms:modified xsi:type="dcterms:W3CDTF">2013-01-29T17:34:00Z</dcterms:modified>
</cp:coreProperties>
</file>